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3737628E"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013988">
        <w:rPr>
          <w:rStyle w:val="Strong"/>
          <w:b/>
          <w:bCs w:val="0"/>
          <w:sz w:val="24"/>
          <w:szCs w:val="24"/>
        </w:rPr>
        <w:t>46-G00</w:t>
      </w:r>
      <w:r w:rsidR="00A87F8F">
        <w:rPr>
          <w:rStyle w:val="Strong"/>
          <w:b/>
          <w:bCs w:val="0"/>
          <w:sz w:val="24"/>
          <w:szCs w:val="24"/>
        </w:rPr>
        <w:t>2</w:t>
      </w:r>
      <w:r w:rsidR="00013988">
        <w:rPr>
          <w:rStyle w:val="Strong"/>
          <w:b/>
          <w:bCs w:val="0"/>
          <w:sz w:val="24"/>
          <w:szCs w:val="24"/>
        </w:rPr>
        <w:t>-23</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5102"/>
        <w:gridCol w:w="1360"/>
      </w:tblGrid>
      <w:tr w:rsidR="006E17EC" w:rsidRPr="00DF2302" w14:paraId="63269C81" w14:textId="77777777" w:rsidTr="00C66DC8">
        <w:trPr>
          <w:cantSplit/>
          <w:tblHeader/>
        </w:trPr>
        <w:tc>
          <w:tcPr>
            <w:tcW w:w="2695"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102"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C66DC8">
        <w:trPr>
          <w:cantSplit/>
          <w:tblHeader/>
        </w:trPr>
        <w:tc>
          <w:tcPr>
            <w:tcW w:w="2695" w:type="dxa"/>
            <w:shd w:val="clear" w:color="auto" w:fill="auto"/>
            <w:vAlign w:val="center"/>
          </w:tcPr>
          <w:p w14:paraId="5B4EEC3C" w14:textId="461BD486" w:rsidR="006E17EC" w:rsidRPr="00C66DC8" w:rsidRDefault="00DE3F38" w:rsidP="006E17EC">
            <w:pPr>
              <w:pStyle w:val="TableContents"/>
              <w:rPr>
                <w:rFonts w:asciiTheme="minorHAnsi" w:hAnsiTheme="minorHAnsi"/>
                <w:sz w:val="22"/>
                <w:szCs w:val="22"/>
                <w:lang w:eastAsia="en-US"/>
              </w:rPr>
            </w:pPr>
            <w:r w:rsidRPr="00C66DC8">
              <w:rPr>
                <w:rFonts w:asciiTheme="minorHAnsi" w:hAnsiTheme="minorHAnsi"/>
                <w:sz w:val="22"/>
                <w:szCs w:val="22"/>
                <w:lang w:eastAsia="en-US"/>
              </w:rPr>
              <w:t xml:space="preserve">Firm/consortium’s experience and reputation </w:t>
            </w:r>
            <w:r w:rsidR="00B52A14" w:rsidRPr="00C66DC8">
              <w:rPr>
                <w:rFonts w:asciiTheme="minorHAnsi" w:hAnsiTheme="minorHAnsi"/>
                <w:sz w:val="22"/>
                <w:szCs w:val="22"/>
                <w:lang w:eastAsia="en-US"/>
              </w:rPr>
              <w:t>with</w:t>
            </w:r>
            <w:r w:rsidRPr="00C66DC8">
              <w:rPr>
                <w:rFonts w:asciiTheme="minorHAnsi" w:hAnsiTheme="minorHAnsi"/>
                <w:sz w:val="22"/>
                <w:szCs w:val="22"/>
                <w:lang w:eastAsia="en-US"/>
              </w:rPr>
              <w:t xml:space="preserve"> similar </w:t>
            </w:r>
            <w:r w:rsidR="00AD3DBB" w:rsidRPr="00C66DC8">
              <w:rPr>
                <w:rFonts w:asciiTheme="minorHAnsi" w:hAnsiTheme="minorHAnsi"/>
                <w:sz w:val="22"/>
                <w:szCs w:val="22"/>
                <w:lang w:eastAsia="en-US"/>
              </w:rPr>
              <w:t>supply of Goods</w:t>
            </w:r>
          </w:p>
        </w:tc>
        <w:tc>
          <w:tcPr>
            <w:tcW w:w="5102" w:type="dxa"/>
            <w:shd w:val="clear" w:color="auto" w:fill="auto"/>
          </w:tcPr>
          <w:p w14:paraId="6B7C983D" w14:textId="77777777" w:rsidR="006E17EC" w:rsidRDefault="00C66DC8" w:rsidP="00C66DC8">
            <w:pPr>
              <w:pStyle w:val="TableContents"/>
              <w:numPr>
                <w:ilvl w:val="0"/>
                <w:numId w:val="10"/>
              </w:numPr>
              <w:rPr>
                <w:rFonts w:asciiTheme="minorHAnsi" w:hAnsiTheme="minorHAnsi"/>
                <w:sz w:val="22"/>
                <w:szCs w:val="22"/>
              </w:rPr>
            </w:pPr>
            <w:r>
              <w:rPr>
                <w:rFonts w:asciiTheme="minorHAnsi" w:hAnsiTheme="minorHAnsi"/>
                <w:sz w:val="22"/>
                <w:szCs w:val="22"/>
              </w:rPr>
              <w:t>Experience in ordering the same product</w:t>
            </w:r>
          </w:p>
          <w:p w14:paraId="3ADDF29E" w14:textId="7F78C7C8" w:rsidR="00C66DC8" w:rsidRPr="00C66DC8" w:rsidRDefault="00C66DC8" w:rsidP="00C66DC8">
            <w:pPr>
              <w:pStyle w:val="TableContents"/>
              <w:ind w:left="720"/>
              <w:rPr>
                <w:rFonts w:asciiTheme="minorHAnsi" w:hAnsiTheme="minorHAnsi"/>
                <w:sz w:val="22"/>
                <w:szCs w:val="22"/>
              </w:rPr>
            </w:pPr>
          </w:p>
        </w:tc>
        <w:tc>
          <w:tcPr>
            <w:tcW w:w="1360" w:type="dxa"/>
            <w:shd w:val="clear" w:color="auto" w:fill="auto"/>
            <w:vAlign w:val="center"/>
          </w:tcPr>
          <w:p w14:paraId="6FB170A3" w14:textId="0C8E4561"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6E17EC" w:rsidRPr="00DF2302" w14:paraId="613F68D6" w14:textId="77777777" w:rsidTr="00C66DC8">
        <w:trPr>
          <w:cantSplit/>
          <w:tblHeader/>
        </w:trPr>
        <w:tc>
          <w:tcPr>
            <w:tcW w:w="2695" w:type="dxa"/>
            <w:shd w:val="clear" w:color="auto" w:fill="auto"/>
            <w:vAlign w:val="center"/>
          </w:tcPr>
          <w:p w14:paraId="44102FCB" w14:textId="19DEBEED" w:rsidR="006E17EC" w:rsidRPr="00C66DC8" w:rsidRDefault="00AD3DBB" w:rsidP="006E17EC">
            <w:pPr>
              <w:pStyle w:val="TableContents"/>
              <w:rPr>
                <w:rFonts w:asciiTheme="minorHAnsi" w:hAnsiTheme="minorHAnsi"/>
                <w:sz w:val="22"/>
                <w:szCs w:val="22"/>
                <w:lang w:eastAsia="en-US"/>
              </w:rPr>
            </w:pPr>
            <w:r w:rsidRPr="00C66DC8">
              <w:rPr>
                <w:rFonts w:asciiTheme="minorHAnsi" w:hAnsiTheme="minorHAnsi"/>
                <w:sz w:val="22"/>
                <w:szCs w:val="22"/>
                <w:lang w:eastAsia="en-US"/>
              </w:rPr>
              <w:t>Delivery time</w:t>
            </w:r>
          </w:p>
        </w:tc>
        <w:tc>
          <w:tcPr>
            <w:tcW w:w="5102" w:type="dxa"/>
            <w:shd w:val="clear" w:color="auto" w:fill="auto"/>
          </w:tcPr>
          <w:p w14:paraId="697AF6BC" w14:textId="77777777" w:rsidR="006E17EC" w:rsidRDefault="00C66DC8" w:rsidP="00C66DC8">
            <w:pPr>
              <w:pStyle w:val="TableContents"/>
              <w:numPr>
                <w:ilvl w:val="0"/>
                <w:numId w:val="9"/>
              </w:numPr>
              <w:rPr>
                <w:rFonts w:asciiTheme="minorHAnsi" w:hAnsiTheme="minorHAnsi"/>
                <w:sz w:val="22"/>
                <w:szCs w:val="22"/>
              </w:rPr>
            </w:pPr>
            <w:r w:rsidRPr="00C66DC8">
              <w:rPr>
                <w:rFonts w:asciiTheme="minorHAnsi" w:hAnsiTheme="minorHAnsi"/>
                <w:sz w:val="22"/>
                <w:szCs w:val="22"/>
              </w:rPr>
              <w:t>44 days after 1</w:t>
            </w:r>
            <w:r w:rsidRPr="00C66DC8">
              <w:rPr>
                <w:rFonts w:asciiTheme="minorHAnsi" w:hAnsiTheme="minorHAnsi"/>
                <w:sz w:val="22"/>
                <w:szCs w:val="22"/>
                <w:vertAlign w:val="superscript"/>
              </w:rPr>
              <w:t>st</w:t>
            </w:r>
            <w:r w:rsidRPr="00C66DC8">
              <w:rPr>
                <w:rFonts w:asciiTheme="minorHAnsi" w:hAnsiTheme="minorHAnsi"/>
                <w:sz w:val="22"/>
                <w:szCs w:val="22"/>
              </w:rPr>
              <w:t xml:space="preserve"> payment </w:t>
            </w:r>
          </w:p>
          <w:p w14:paraId="4BA71FA2" w14:textId="35CF4451" w:rsidR="00C66DC8" w:rsidRPr="00C66DC8" w:rsidRDefault="00C66DC8" w:rsidP="00C66DC8">
            <w:pPr>
              <w:pStyle w:val="TableContents"/>
              <w:numPr>
                <w:ilvl w:val="0"/>
                <w:numId w:val="9"/>
              </w:numPr>
              <w:rPr>
                <w:rFonts w:asciiTheme="minorHAnsi" w:hAnsiTheme="minorHAnsi"/>
                <w:sz w:val="22"/>
                <w:szCs w:val="22"/>
              </w:rPr>
            </w:pPr>
            <w:r>
              <w:rPr>
                <w:rFonts w:asciiTheme="minorHAnsi" w:hAnsiTheme="minorHAnsi"/>
                <w:sz w:val="22"/>
                <w:szCs w:val="22"/>
              </w:rPr>
              <w:t>Shipping schedule to be clearly stated</w:t>
            </w:r>
          </w:p>
        </w:tc>
        <w:tc>
          <w:tcPr>
            <w:tcW w:w="1360" w:type="dxa"/>
            <w:shd w:val="clear" w:color="auto" w:fill="auto"/>
            <w:vAlign w:val="center"/>
          </w:tcPr>
          <w:p w14:paraId="657554B4" w14:textId="161E19E9"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DF2302" w14:paraId="7395E14D" w14:textId="77777777" w:rsidTr="00C66DC8">
        <w:trPr>
          <w:cantSplit/>
          <w:tblHeader/>
        </w:trPr>
        <w:tc>
          <w:tcPr>
            <w:tcW w:w="2695" w:type="dxa"/>
            <w:shd w:val="clear" w:color="auto" w:fill="auto"/>
            <w:vAlign w:val="center"/>
          </w:tcPr>
          <w:p w14:paraId="58A5C5B6" w14:textId="111A661F" w:rsidR="006E17EC" w:rsidRPr="00C66DC8" w:rsidRDefault="00C66DC8" w:rsidP="006E17EC">
            <w:pPr>
              <w:pStyle w:val="TableContents"/>
              <w:rPr>
                <w:rFonts w:asciiTheme="minorHAnsi" w:hAnsiTheme="minorHAnsi"/>
                <w:sz w:val="22"/>
                <w:szCs w:val="22"/>
                <w:lang w:eastAsia="en-US"/>
              </w:rPr>
            </w:pPr>
            <w:r>
              <w:rPr>
                <w:rFonts w:asciiTheme="minorHAnsi" w:hAnsiTheme="minorHAnsi"/>
                <w:sz w:val="22"/>
                <w:szCs w:val="22"/>
                <w:lang w:eastAsia="en-US"/>
              </w:rPr>
              <w:t xml:space="preserve">Specification </w:t>
            </w:r>
            <w:r w:rsidRPr="00C66DC8">
              <w:rPr>
                <w:rFonts w:asciiTheme="minorHAnsi" w:hAnsiTheme="minorHAnsi"/>
                <w:sz w:val="22"/>
                <w:szCs w:val="22"/>
                <w:lang w:eastAsia="en-US"/>
              </w:rPr>
              <w:t>Compliance and Warranty period</w:t>
            </w:r>
          </w:p>
        </w:tc>
        <w:tc>
          <w:tcPr>
            <w:tcW w:w="5102" w:type="dxa"/>
            <w:shd w:val="clear" w:color="auto" w:fill="auto"/>
          </w:tcPr>
          <w:p w14:paraId="7914ED07" w14:textId="77777777" w:rsidR="006E17EC" w:rsidRPr="00C66DC8" w:rsidRDefault="00C66DC8" w:rsidP="00C66DC8">
            <w:pPr>
              <w:pStyle w:val="TableContents"/>
              <w:numPr>
                <w:ilvl w:val="0"/>
                <w:numId w:val="9"/>
              </w:numPr>
              <w:rPr>
                <w:rFonts w:asciiTheme="minorHAnsi" w:hAnsiTheme="minorHAnsi"/>
                <w:sz w:val="22"/>
                <w:szCs w:val="22"/>
              </w:rPr>
            </w:pPr>
            <w:r w:rsidRPr="00C66DC8">
              <w:rPr>
                <w:rFonts w:asciiTheme="minorHAnsi" w:hAnsiTheme="minorHAnsi"/>
                <w:sz w:val="22"/>
                <w:szCs w:val="22"/>
              </w:rPr>
              <w:t>Compliance to the specification</w:t>
            </w:r>
          </w:p>
          <w:p w14:paraId="23A8F695" w14:textId="5A761919" w:rsidR="00C66DC8" w:rsidRPr="00C66DC8" w:rsidRDefault="00C66DC8" w:rsidP="00C66DC8">
            <w:pPr>
              <w:pStyle w:val="TableContents"/>
              <w:numPr>
                <w:ilvl w:val="0"/>
                <w:numId w:val="9"/>
              </w:numPr>
              <w:rPr>
                <w:rFonts w:asciiTheme="minorHAnsi" w:hAnsiTheme="minorHAnsi"/>
                <w:sz w:val="22"/>
                <w:szCs w:val="22"/>
              </w:rPr>
            </w:pPr>
            <w:r w:rsidRPr="00C66DC8">
              <w:rPr>
                <w:rFonts w:asciiTheme="minorHAnsi" w:hAnsiTheme="minorHAnsi"/>
                <w:sz w:val="22"/>
                <w:szCs w:val="22"/>
              </w:rPr>
              <w:t>Warranty period to be clearly stated</w:t>
            </w:r>
          </w:p>
        </w:tc>
        <w:tc>
          <w:tcPr>
            <w:tcW w:w="1360" w:type="dxa"/>
            <w:shd w:val="clear" w:color="auto" w:fill="auto"/>
            <w:vAlign w:val="center"/>
          </w:tcPr>
          <w:p w14:paraId="240875A4" w14:textId="420750E3"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6E17EC" w:rsidRPr="00DF2302" w14:paraId="59453870" w14:textId="77777777" w:rsidTr="00C66DC8">
        <w:trPr>
          <w:cantSplit/>
          <w:tblHeader/>
        </w:trPr>
        <w:tc>
          <w:tcPr>
            <w:tcW w:w="2695" w:type="dxa"/>
            <w:shd w:val="clear" w:color="auto" w:fill="auto"/>
            <w:vAlign w:val="center"/>
          </w:tcPr>
          <w:p w14:paraId="57F1472D" w14:textId="5C2D7C76" w:rsidR="006E17EC" w:rsidRPr="00C66DC8" w:rsidRDefault="00C66DC8" w:rsidP="006E17EC">
            <w:pPr>
              <w:pStyle w:val="TableContents"/>
              <w:jc w:val="both"/>
              <w:rPr>
                <w:rFonts w:asciiTheme="minorHAnsi" w:hAnsiTheme="minorHAnsi"/>
                <w:sz w:val="22"/>
                <w:szCs w:val="22"/>
                <w:lang w:eastAsia="en-US"/>
              </w:rPr>
            </w:pPr>
            <w:r w:rsidRPr="00C66DC8">
              <w:rPr>
                <w:rFonts w:asciiTheme="minorHAnsi" w:hAnsiTheme="minorHAnsi"/>
                <w:sz w:val="22"/>
                <w:szCs w:val="22"/>
                <w:lang w:eastAsia="en-US"/>
              </w:rPr>
              <w:t xml:space="preserve">Maintenance </w:t>
            </w:r>
            <w:r>
              <w:rPr>
                <w:rFonts w:asciiTheme="minorHAnsi" w:hAnsiTheme="minorHAnsi"/>
                <w:sz w:val="22"/>
                <w:szCs w:val="22"/>
                <w:lang w:eastAsia="en-US"/>
              </w:rPr>
              <w:t xml:space="preserve">and training </w:t>
            </w:r>
            <w:r w:rsidRPr="00C66DC8">
              <w:rPr>
                <w:rFonts w:asciiTheme="minorHAnsi" w:hAnsiTheme="minorHAnsi"/>
                <w:sz w:val="22"/>
                <w:szCs w:val="22"/>
                <w:lang w:eastAsia="en-US"/>
              </w:rPr>
              <w:t>Service</w:t>
            </w:r>
          </w:p>
        </w:tc>
        <w:tc>
          <w:tcPr>
            <w:tcW w:w="5102" w:type="dxa"/>
            <w:shd w:val="clear" w:color="auto" w:fill="auto"/>
          </w:tcPr>
          <w:p w14:paraId="6038AB6A" w14:textId="77777777" w:rsidR="006E17EC" w:rsidRDefault="00C66DC8" w:rsidP="00C66DC8">
            <w:pPr>
              <w:pStyle w:val="ListParagraph"/>
              <w:numPr>
                <w:ilvl w:val="0"/>
                <w:numId w:val="9"/>
              </w:numPr>
              <w:adjustRightInd w:val="0"/>
              <w:ind w:leftChars="0"/>
              <w:rPr>
                <w:rFonts w:asciiTheme="minorHAnsi" w:eastAsiaTheme="minorEastAsia" w:hAnsiTheme="minorHAnsi"/>
                <w:color w:val="000000"/>
                <w:sz w:val="22"/>
                <w:lang w:val="en-GB"/>
              </w:rPr>
            </w:pPr>
            <w:r w:rsidRPr="00C66DC8">
              <w:rPr>
                <w:rFonts w:asciiTheme="minorHAnsi" w:eastAsiaTheme="minorEastAsia" w:hAnsiTheme="minorHAnsi"/>
                <w:color w:val="000000"/>
                <w:sz w:val="22"/>
                <w:lang w:val="en-GB"/>
              </w:rPr>
              <w:t>Maintenance Service to be clearly stated</w:t>
            </w:r>
          </w:p>
          <w:p w14:paraId="580C9F7F" w14:textId="360A8E79" w:rsidR="00C66DC8" w:rsidRPr="00C66DC8" w:rsidRDefault="00C66DC8" w:rsidP="00C66DC8">
            <w:pPr>
              <w:pStyle w:val="ListParagraph"/>
              <w:numPr>
                <w:ilvl w:val="0"/>
                <w:numId w:val="9"/>
              </w:numPr>
              <w:adjustRightInd w:val="0"/>
              <w:ind w:leftChars="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 xml:space="preserve">Training manual </w:t>
            </w:r>
          </w:p>
          <w:p w14:paraId="375ED5B7" w14:textId="7F4048E0" w:rsidR="00C66DC8" w:rsidRPr="00C66DC8" w:rsidRDefault="00C66DC8" w:rsidP="00C66DC8">
            <w:pPr>
              <w:adjustRightInd w:val="0"/>
              <w:rPr>
                <w:rFonts w:asciiTheme="minorHAnsi" w:eastAsiaTheme="minorEastAsia" w:hAnsiTheme="minorHAnsi"/>
                <w:color w:val="000000"/>
                <w:sz w:val="22"/>
                <w:lang w:val="en-GB"/>
              </w:rPr>
            </w:pPr>
          </w:p>
        </w:tc>
        <w:tc>
          <w:tcPr>
            <w:tcW w:w="1360" w:type="dxa"/>
            <w:shd w:val="clear" w:color="auto" w:fill="auto"/>
            <w:vAlign w:val="center"/>
          </w:tcPr>
          <w:p w14:paraId="4C399CE7" w14:textId="13095820" w:rsidR="006E17EC" w:rsidRPr="00C66DC8" w:rsidRDefault="00BD5F93"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BD5F93" w:rsidRPr="00DF2302" w14:paraId="7542C7EE" w14:textId="77777777" w:rsidTr="00C66DC8">
        <w:trPr>
          <w:cantSplit/>
          <w:tblHeader/>
        </w:trPr>
        <w:tc>
          <w:tcPr>
            <w:tcW w:w="2695" w:type="dxa"/>
            <w:shd w:val="clear" w:color="auto" w:fill="auto"/>
            <w:vAlign w:val="center"/>
          </w:tcPr>
          <w:p w14:paraId="28B41CAD" w14:textId="1DFCDD77" w:rsidR="00BD5F93" w:rsidRPr="00C66DC8" w:rsidRDefault="00BD5F93"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Provision of Spare parts</w:t>
            </w:r>
          </w:p>
        </w:tc>
        <w:tc>
          <w:tcPr>
            <w:tcW w:w="5102" w:type="dxa"/>
            <w:shd w:val="clear" w:color="auto" w:fill="auto"/>
          </w:tcPr>
          <w:p w14:paraId="20BCE880" w14:textId="08C8D635" w:rsidR="00BD5F93" w:rsidRPr="00C66DC8" w:rsidRDefault="00BD5F93" w:rsidP="00C66DC8">
            <w:pPr>
              <w:pStyle w:val="ListParagraph"/>
              <w:numPr>
                <w:ilvl w:val="0"/>
                <w:numId w:val="9"/>
              </w:numPr>
              <w:adjustRightInd w:val="0"/>
              <w:ind w:leftChars="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Provision of spare parts to be clearly stated in the Tender</w:t>
            </w:r>
          </w:p>
        </w:tc>
        <w:tc>
          <w:tcPr>
            <w:tcW w:w="1360" w:type="dxa"/>
            <w:shd w:val="clear" w:color="auto" w:fill="auto"/>
            <w:vAlign w:val="center"/>
          </w:tcPr>
          <w:p w14:paraId="0A302D34" w14:textId="1BCE56AB" w:rsidR="00BD5F93" w:rsidRDefault="00BD5F93"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lastRenderedPageBreak/>
        <w:t>E = (ts * tw) + (</w:t>
      </w:r>
      <w:ins w:id="15" w:author="Sven Erik" w:date="2020-08-26T15:40:00Z">
        <w:r w:rsidR="00B57649">
          <w:rPr>
            <w:rFonts w:ascii="Calibri" w:hAnsi="Calibri"/>
            <w:b/>
            <w:lang w:val="en-GB"/>
          </w:rPr>
          <w:t>(</w:t>
        </w:r>
      </w:ins>
      <w:r w:rsidRPr="00DF2302">
        <w:rPr>
          <w:rFonts w:ascii="Calibri" w:hAnsi="Calibri"/>
          <w:b/>
          <w:lang w:val="en-GB"/>
        </w:rPr>
        <w:t>tc / lc</w:t>
      </w:r>
      <w:ins w:id="16" w:author="Sven Erik" w:date="2020-08-26T15:40:00Z">
        <w:r w:rsidR="00B57649">
          <w:rPr>
            <w:rFonts w:ascii="Calibri" w:hAnsi="Calibri"/>
            <w:b/>
            <w:lang w:val="en-GB"/>
          </w:rPr>
          <w:t xml:space="preserve">) * </w:t>
        </w:r>
      </w:ins>
      <w:ins w:id="17"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ins w:id="20"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10E7C" w14:textId="77777777" w:rsidR="00386D39" w:rsidRDefault="00386D39">
      <w:r>
        <w:separator/>
      </w:r>
    </w:p>
  </w:endnote>
  <w:endnote w:type="continuationSeparator" w:id="0">
    <w:p w14:paraId="506482B1" w14:textId="77777777" w:rsidR="00386D39" w:rsidRDefault="00386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BD5F93" w:rsidRPr="00BD5F93">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BD5F93" w:rsidRPr="00BD5F93">
      <w:rPr>
        <w:noProof/>
        <w:color w:val="17365D" w:themeColor="text2" w:themeShade="BF"/>
        <w:lang w:val="sv-SE"/>
      </w:rPr>
      <w:t>4</w:t>
    </w:r>
    <w:r>
      <w:rPr>
        <w:color w:val="17365D" w:themeColor="text2" w:themeShade="BF"/>
      </w:rPr>
      <w:fldChar w:fldCharType="end"/>
    </w:r>
  </w:p>
  <w:p w14:paraId="213B5D63" w14:textId="62DBC4CF" w:rsidR="00D15CF2" w:rsidRDefault="004878F3" w:rsidP="004878F3">
    <w:pPr>
      <w:pStyle w:val="Footer"/>
    </w:pPr>
    <w:r>
      <w:fldChar w:fldCharType="begin"/>
    </w:r>
    <w:r>
      <w:instrText xml:space="preserve"> DATE \@ "yyyy-MM-dd" </w:instrText>
    </w:r>
    <w:r>
      <w:fldChar w:fldCharType="separate"/>
    </w:r>
    <w:r w:rsidR="00A87F8F">
      <w:rPr>
        <w:noProof/>
      </w:rPr>
      <w:t>2023-03-27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88A3D" w14:textId="77777777" w:rsidR="00386D39" w:rsidRDefault="00386D39">
      <w:r>
        <w:separator/>
      </w:r>
    </w:p>
  </w:footnote>
  <w:footnote w:type="continuationSeparator" w:id="0">
    <w:p w14:paraId="141F4331" w14:textId="77777777" w:rsidR="00386D39" w:rsidRDefault="00386D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4894D5E0"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BB921E9"/>
    <w:multiLevelType w:val="hybridMultilevel"/>
    <w:tmpl w:val="1B7A8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3F2923"/>
    <w:multiLevelType w:val="hybridMultilevel"/>
    <w:tmpl w:val="A698B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248152404">
    <w:abstractNumId w:val="2"/>
  </w:num>
  <w:num w:numId="2" w16cid:durableId="1195464226">
    <w:abstractNumId w:val="9"/>
  </w:num>
  <w:num w:numId="3" w16cid:durableId="2064284759">
    <w:abstractNumId w:val="8"/>
  </w:num>
  <w:num w:numId="4" w16cid:durableId="1624730189">
    <w:abstractNumId w:val="7"/>
  </w:num>
  <w:num w:numId="5" w16cid:durableId="1059937989">
    <w:abstractNumId w:val="0"/>
  </w:num>
  <w:num w:numId="6" w16cid:durableId="354500410">
    <w:abstractNumId w:val="5"/>
  </w:num>
  <w:num w:numId="7" w16cid:durableId="1555196560">
    <w:abstractNumId w:val="1"/>
  </w:num>
  <w:num w:numId="8" w16cid:durableId="1916434177">
    <w:abstractNumId w:val="4"/>
  </w:num>
  <w:num w:numId="9" w16cid:durableId="514998386">
    <w:abstractNumId w:val="3"/>
  </w:num>
  <w:num w:numId="10" w16cid:durableId="1463381065">
    <w:abstractNumId w:val="6"/>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3988"/>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6D39"/>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3F28"/>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87F8F"/>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87C5C"/>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5F93"/>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6DC8"/>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5C"/>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FAC047F-C703-40EE-B361-812A853A6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713</Words>
  <Characters>4066</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4770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4</cp:revision>
  <cp:lastPrinted>2016-10-18T02:57:00Z</cp:lastPrinted>
  <dcterms:created xsi:type="dcterms:W3CDTF">2023-01-23T19:13:00Z</dcterms:created>
  <dcterms:modified xsi:type="dcterms:W3CDTF">2023-03-27T02:23:00Z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